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4A0EE" w14:textId="342188EE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734A0F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A0E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A0F0" w14:textId="77777777" w:rsidR="0055375D" w:rsidRPr="000A5CDB" w:rsidRDefault="0071483C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1483C">
              <w:rPr>
                <w:b/>
                <w:sz w:val="26"/>
                <w:szCs w:val="26"/>
                <w:lang w:val="en-US"/>
              </w:rPr>
              <w:t>203B</w:t>
            </w:r>
            <w:r w:rsidR="000A5CDB">
              <w:rPr>
                <w:b/>
                <w:sz w:val="26"/>
                <w:szCs w:val="26"/>
              </w:rPr>
              <w:t>_053</w:t>
            </w:r>
          </w:p>
        </w:tc>
      </w:tr>
      <w:tr w:rsidR="0055375D" w:rsidRPr="00C44B8B" w14:paraId="4734A0F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A0F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A0F3" w14:textId="77777777" w:rsidR="0055375D" w:rsidRPr="00E40099" w:rsidRDefault="006B512E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E40099">
              <w:rPr>
                <w:b/>
                <w:sz w:val="26"/>
                <w:szCs w:val="26"/>
                <w:lang w:val="en-US"/>
              </w:rPr>
              <w:t>2011792</w:t>
            </w:r>
            <w:r w:rsidR="0055375D" w:rsidRPr="00E40099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28188A" w14:paraId="723636B6" w14:textId="77777777" w:rsidTr="0053733C">
        <w:trPr>
          <w:jc w:val="right"/>
        </w:trPr>
        <w:tc>
          <w:tcPr>
            <w:tcW w:w="5500" w:type="dxa"/>
            <w:hideMark/>
          </w:tcPr>
          <w:p w14:paraId="4BC225F0" w14:textId="77777777" w:rsidR="0028188A" w:rsidRDefault="0028188A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28188A" w:rsidRPr="006A2A48" w14:paraId="6BDE19F4" w14:textId="77777777" w:rsidTr="0053733C">
        <w:trPr>
          <w:jc w:val="right"/>
        </w:trPr>
        <w:tc>
          <w:tcPr>
            <w:tcW w:w="5500" w:type="dxa"/>
            <w:hideMark/>
          </w:tcPr>
          <w:p w14:paraId="24DDCBBF" w14:textId="77777777" w:rsidR="0028188A" w:rsidRPr="006A2A48" w:rsidRDefault="0028188A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28188A" w:rsidRPr="006A2A48" w14:paraId="24F86896" w14:textId="77777777" w:rsidTr="0053733C">
        <w:trPr>
          <w:jc w:val="right"/>
        </w:trPr>
        <w:tc>
          <w:tcPr>
            <w:tcW w:w="5500" w:type="dxa"/>
            <w:hideMark/>
          </w:tcPr>
          <w:p w14:paraId="42968EFD" w14:textId="77777777" w:rsidR="0028188A" w:rsidRPr="006A2A48" w:rsidRDefault="0028188A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28188A" w:rsidRPr="006A2A48" w14:paraId="37CBAAFA" w14:textId="77777777" w:rsidTr="0053733C">
        <w:trPr>
          <w:jc w:val="right"/>
        </w:trPr>
        <w:tc>
          <w:tcPr>
            <w:tcW w:w="5500" w:type="dxa"/>
            <w:hideMark/>
          </w:tcPr>
          <w:p w14:paraId="68D112D0" w14:textId="77777777" w:rsidR="0028188A" w:rsidRPr="006A2A48" w:rsidRDefault="0028188A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28188A" w14:paraId="73986782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1B6B0480" w14:textId="77777777" w:rsidR="0028188A" w:rsidRDefault="0028188A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28188A" w:rsidRPr="006A2A48" w14:paraId="63CC6A94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38C7CB3B" w14:textId="77777777" w:rsidR="0028188A" w:rsidRPr="006A2A48" w:rsidRDefault="0028188A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734A0F9" w14:textId="77777777" w:rsidR="0026453A" w:rsidRPr="00697DC5" w:rsidRDefault="0026453A" w:rsidP="0026453A">
      <w:bookmarkStart w:id="1" w:name="_GoBack"/>
      <w:bookmarkEnd w:id="1"/>
    </w:p>
    <w:p w14:paraId="4734A0FA" w14:textId="77777777" w:rsidR="0026453A" w:rsidRPr="00697DC5" w:rsidRDefault="0026453A" w:rsidP="0026453A"/>
    <w:p w14:paraId="4734A0FB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734A0FC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A1C80">
        <w:rPr>
          <w:b/>
          <w:sz w:val="26"/>
          <w:szCs w:val="26"/>
        </w:rPr>
        <w:t>(</w:t>
      </w:r>
      <w:r w:rsidR="006B512E" w:rsidRPr="006225D5">
        <w:rPr>
          <w:b/>
          <w:sz w:val="26"/>
          <w:szCs w:val="26"/>
        </w:rPr>
        <w:t>Болт М8х25</w:t>
      </w:r>
      <w:r w:rsidR="002A1C80">
        <w:rPr>
          <w:b/>
          <w:sz w:val="26"/>
          <w:szCs w:val="26"/>
        </w:rPr>
        <w:t>)</w:t>
      </w:r>
      <w:r w:rsidR="006225D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734A0FD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734A0FE" w14:textId="77777777"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734A0FF" w14:textId="77777777" w:rsidR="002A1C80" w:rsidRDefault="002A1C80" w:rsidP="002A1C8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734A100" w14:textId="77777777" w:rsidR="002A1C80" w:rsidRDefault="002A1C80" w:rsidP="002A1C8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734A101" w14:textId="77777777"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734A102" w14:textId="77777777" w:rsidR="002A1C80" w:rsidRDefault="002A1C80" w:rsidP="002A1C8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734A103" w14:textId="77777777"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734A104" w14:textId="77777777"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734A105" w14:textId="77777777"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734A106" w14:textId="77777777"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734A107" w14:textId="77777777"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734A108" w14:textId="77777777"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734A109" w14:textId="7D11C257" w:rsidR="002A1C80" w:rsidRDefault="002A1C80" w:rsidP="002A1C8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28188A">
        <w:rPr>
          <w:sz w:val="24"/>
          <w:szCs w:val="24"/>
        </w:rPr>
        <w:t>П</w:t>
      </w:r>
      <w:r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proofErr w:type="gramStart"/>
      <w:r>
        <w:rPr>
          <w:sz w:val="24"/>
          <w:szCs w:val="24"/>
        </w:rPr>
        <w:t>заверенную</w:t>
      </w:r>
      <w:proofErr w:type="gramEnd"/>
      <w:r>
        <w:rPr>
          <w:sz w:val="24"/>
          <w:szCs w:val="24"/>
        </w:rPr>
        <w:t xml:space="preserve">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734A10A" w14:textId="77777777" w:rsidR="002A1C80" w:rsidRDefault="002A1C80" w:rsidP="002A1C8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734A10B" w14:textId="77777777" w:rsidR="002A1C80" w:rsidRDefault="002A1C80" w:rsidP="002A1C8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734A10C" w14:textId="77777777" w:rsidR="002A1C80" w:rsidRDefault="002A1C80" w:rsidP="002A1C8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734A10D" w14:textId="77777777" w:rsidR="002A1C80" w:rsidRDefault="002A1C80" w:rsidP="002A1C8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734A10E" w14:textId="77777777" w:rsidR="002A1C80" w:rsidRDefault="002A1C80" w:rsidP="002A1C8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734A10F" w14:textId="77777777" w:rsidR="002A1C80" w:rsidRDefault="002A1C80" w:rsidP="002A1C8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734A110" w14:textId="77777777"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734A111" w14:textId="77777777"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734A112" w14:textId="77777777" w:rsidR="002A1C80" w:rsidRDefault="002A1C80" w:rsidP="002A1C8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734A113" w14:textId="77777777" w:rsidR="002A1C80" w:rsidRDefault="002A1C80" w:rsidP="002A1C8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734A114" w14:textId="77777777" w:rsidR="002A1C80" w:rsidRDefault="002A1C80" w:rsidP="002A1C80">
      <w:pPr>
        <w:spacing w:line="276" w:lineRule="auto"/>
        <w:rPr>
          <w:sz w:val="24"/>
          <w:szCs w:val="24"/>
        </w:rPr>
      </w:pPr>
    </w:p>
    <w:p w14:paraId="4734A115" w14:textId="77777777"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734A116" w14:textId="77777777"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734A117" w14:textId="77777777"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734A118" w14:textId="77777777"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734A119" w14:textId="77777777"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734A11A" w14:textId="77777777"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734A11B" w14:textId="77777777"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734A11C" w14:textId="77777777"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734A11D" w14:textId="77777777"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734A11E" w14:textId="77777777"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734A11F" w14:textId="77777777"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734A120" w14:textId="77777777" w:rsidR="002A1C80" w:rsidRDefault="002A1C80" w:rsidP="002A1C8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734A121" w14:textId="77777777" w:rsidR="002A1C80" w:rsidRDefault="002A1C80" w:rsidP="002A1C8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734A122" w14:textId="77777777" w:rsidR="002A1C80" w:rsidRDefault="002A1C80" w:rsidP="002A1C8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734A123" w14:textId="3C052F32"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28188A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734A124" w14:textId="77777777" w:rsidR="002A1C80" w:rsidRDefault="002A1C80" w:rsidP="002A1C8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734A125" w14:textId="77777777" w:rsidR="002A1C80" w:rsidRDefault="002A1C80" w:rsidP="002A1C80">
      <w:pPr>
        <w:rPr>
          <w:sz w:val="26"/>
          <w:szCs w:val="26"/>
        </w:rPr>
      </w:pPr>
    </w:p>
    <w:p w14:paraId="4734A126" w14:textId="77777777" w:rsidR="002A1C80" w:rsidRDefault="002A1C80" w:rsidP="002A1C80">
      <w:pPr>
        <w:rPr>
          <w:sz w:val="26"/>
          <w:szCs w:val="26"/>
        </w:rPr>
      </w:pPr>
    </w:p>
    <w:p w14:paraId="4734A129" w14:textId="5F73613E" w:rsidR="008F73A3" w:rsidRPr="00697DC5" w:rsidRDefault="0028188A" w:rsidP="002A1C8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</w:t>
      </w:r>
      <w:r>
        <w:rPr>
          <w:sz w:val="26"/>
          <w:szCs w:val="26"/>
        </w:rPr>
        <w:t>в</w:t>
      </w: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918B2" w14:textId="77777777" w:rsidR="003730B3" w:rsidRDefault="003730B3">
      <w:r>
        <w:separator/>
      </w:r>
    </w:p>
  </w:endnote>
  <w:endnote w:type="continuationSeparator" w:id="0">
    <w:p w14:paraId="436896C1" w14:textId="77777777" w:rsidR="003730B3" w:rsidRDefault="0037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D17AE" w14:textId="77777777" w:rsidR="003730B3" w:rsidRDefault="003730B3">
      <w:r>
        <w:separator/>
      </w:r>
    </w:p>
  </w:footnote>
  <w:footnote w:type="continuationSeparator" w:id="0">
    <w:p w14:paraId="6DADAD5B" w14:textId="77777777" w:rsidR="003730B3" w:rsidRDefault="00373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4A12E" w14:textId="77777777" w:rsidR="00AD7048" w:rsidRDefault="000042F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734A12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2E"/>
    <w:rsid w:val="000000C1"/>
    <w:rsid w:val="0000261E"/>
    <w:rsid w:val="0000369B"/>
    <w:rsid w:val="000042F6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5CD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A20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88A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C80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0B3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568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5D5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512E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83C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849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7721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500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044A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623C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6347"/>
    <w:rsid w:val="00CD3354"/>
    <w:rsid w:val="00CD48A1"/>
    <w:rsid w:val="00CD693A"/>
    <w:rsid w:val="00CD7626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099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612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4A0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3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5BC2-AFC4-4AF3-A26A-68425F115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D33D0E-35D8-42BD-A3FF-C1EF48ADBA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C1DA6097-CB90-4649-A1D6-376C84642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E65FA-7824-44B9-BC00-303284E6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2016-09-28T08:27:00Z</dcterms:created>
  <dcterms:modified xsi:type="dcterms:W3CDTF">2016-09-28T10:24:00Z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